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50D1D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450D4C" wp14:editId="15450D4D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50D1E" w14:textId="77777777" w:rsidR="00D0366B" w:rsidRDefault="00D0366B" w:rsidP="00E24202">
      <w:pPr>
        <w:spacing w:after="12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056D30DB" w14:textId="77777777" w:rsidR="00793525" w:rsidRPr="00793525" w:rsidRDefault="00793525" w:rsidP="00B81642">
      <w:pPr>
        <w:spacing w:line="360" w:lineRule="auto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  <w:r w:rsidRPr="00793525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98E718" w14:textId="77777777" w:rsidR="00B81642" w:rsidRPr="00B81642" w:rsidRDefault="00B81642" w:rsidP="00B81642">
      <w:pPr>
        <w:spacing w:line="360" w:lineRule="auto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  <w:r w:rsidRPr="00B81642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Nr sprawy: PZ.294.23640.2025</w:t>
      </w:r>
    </w:p>
    <w:p w14:paraId="0AE64CA1" w14:textId="77777777" w:rsidR="00B81642" w:rsidRPr="00B81642" w:rsidRDefault="00B81642" w:rsidP="00B81642">
      <w:pPr>
        <w:spacing w:line="360" w:lineRule="auto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  <w:r w:rsidRPr="00B81642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Nr postępowania: 0441/IZ08GM/05926/00083/26/P</w:t>
      </w:r>
    </w:p>
    <w:p w14:paraId="401665D9" w14:textId="77777777" w:rsidR="00B81642" w:rsidRPr="00B81642" w:rsidRDefault="00B81642" w:rsidP="00B81642">
      <w:pPr>
        <w:spacing w:line="360" w:lineRule="auto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  <w:r w:rsidRPr="00B81642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NAZWA POSTĘPOWANIA: „Utrzymanie urządzeń SDIP na terenie Zakładu Linii Kolejowych w Sosnowcu w roku 2026.</w:t>
      </w:r>
    </w:p>
    <w:p w14:paraId="380B2DA2" w14:textId="77777777" w:rsidR="00793525" w:rsidRDefault="00793525" w:rsidP="00B8164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5450D22" w14:textId="1A1F2640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15450D23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5450D2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15450D25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991CFBF" w14:textId="77777777" w:rsidR="00F527B0" w:rsidRPr="00F527B0" w:rsidRDefault="00F527B0" w:rsidP="00F527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27B0">
        <w:rPr>
          <w:rFonts w:ascii="Arial" w:hAnsi="Arial" w:cs="Arial"/>
          <w:b/>
          <w:sz w:val="22"/>
          <w:szCs w:val="22"/>
        </w:rPr>
        <w:t>Zakład Linii Kolejowych w Sosnowcu</w:t>
      </w:r>
    </w:p>
    <w:p w14:paraId="49DBC301" w14:textId="77777777" w:rsidR="00F527B0" w:rsidRPr="00F527B0" w:rsidRDefault="00F527B0" w:rsidP="00F527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27B0">
        <w:rPr>
          <w:rFonts w:ascii="Arial" w:hAnsi="Arial" w:cs="Arial"/>
          <w:b/>
          <w:sz w:val="22"/>
          <w:szCs w:val="22"/>
        </w:rPr>
        <w:t>ul. 3 Maja 16</w:t>
      </w:r>
    </w:p>
    <w:p w14:paraId="15450D28" w14:textId="0ED4D76E" w:rsidR="00E26181" w:rsidRPr="00542A96" w:rsidRDefault="00F527B0" w:rsidP="00F527B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527B0">
        <w:rPr>
          <w:rFonts w:ascii="Arial" w:hAnsi="Arial" w:cs="Arial"/>
          <w:b/>
          <w:sz w:val="22"/>
          <w:szCs w:val="22"/>
        </w:rPr>
        <w:t>41-200 Sosnowiec</w:t>
      </w:r>
    </w:p>
    <w:p w14:paraId="15450D29" w14:textId="305C9BDF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D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5450D2E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15450D2F" w14:textId="55350D95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</w:t>
      </w:r>
      <w:r w:rsidR="00BA5AC9">
        <w:rPr>
          <w:rFonts w:ascii="Arial" w:hAnsi="Arial" w:cs="Arial"/>
          <w:sz w:val="22"/>
          <w:szCs w:val="22"/>
        </w:rPr>
        <w:t>ę</w:t>
      </w:r>
      <w:r w:rsidRPr="00542A96">
        <w:rPr>
          <w:rFonts w:ascii="Arial" w:hAnsi="Arial" w:cs="Arial"/>
          <w:sz w:val="22"/>
          <w:szCs w:val="22"/>
        </w:rPr>
        <w:t>/</w:t>
      </w:r>
      <w:r w:rsidR="00BA5AC9">
        <w:rPr>
          <w:rFonts w:ascii="Arial" w:hAnsi="Arial" w:cs="Arial"/>
          <w:sz w:val="22"/>
          <w:szCs w:val="22"/>
        </w:rPr>
        <w:t>-</w:t>
      </w:r>
      <w:r w:rsidRPr="00542A96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6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7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8" w14:textId="4C0B47D5" w:rsidR="00F341C0" w:rsidRPr="00F527B0" w:rsidRDefault="00BA5AC9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</w:t>
      </w:r>
      <w:r w:rsidR="00B06956" w:rsidRPr="00542A96">
        <w:rPr>
          <w:rFonts w:ascii="Arial" w:hAnsi="Arial" w:cs="Arial"/>
          <w:sz w:val="22"/>
          <w:szCs w:val="22"/>
        </w:rPr>
        <w:t xml:space="preserve"> realizacji </w:t>
      </w:r>
      <w:r>
        <w:rPr>
          <w:rFonts w:ascii="Arial" w:hAnsi="Arial" w:cs="Arial"/>
          <w:sz w:val="22"/>
          <w:szCs w:val="22"/>
        </w:rPr>
        <w:t>Z</w:t>
      </w:r>
      <w:r w:rsidR="00B06956" w:rsidRPr="00542A96">
        <w:rPr>
          <w:rFonts w:ascii="Arial" w:hAnsi="Arial" w:cs="Arial"/>
          <w:sz w:val="22"/>
          <w:szCs w:val="22"/>
        </w:rPr>
        <w:t xml:space="preserve">amówienia </w:t>
      </w:r>
      <w:r w:rsidR="005A3D3F">
        <w:rPr>
          <w:rFonts w:ascii="Arial" w:hAnsi="Arial" w:cs="Arial"/>
          <w:sz w:val="22"/>
          <w:szCs w:val="22"/>
        </w:rPr>
        <w:t>pn.</w:t>
      </w:r>
      <w:r w:rsidR="00B06956" w:rsidRPr="00542A96">
        <w:rPr>
          <w:rFonts w:ascii="Arial" w:hAnsi="Arial" w:cs="Arial"/>
          <w:sz w:val="22"/>
          <w:szCs w:val="22"/>
        </w:rPr>
        <w:t xml:space="preserve">: </w:t>
      </w:r>
      <w:r w:rsidR="00793525">
        <w:rPr>
          <w:rFonts w:ascii="Arial" w:hAnsi="Arial" w:cs="Arial"/>
          <w:sz w:val="22"/>
          <w:szCs w:val="22"/>
        </w:rPr>
        <w:t>………………………………………………….</w:t>
      </w:r>
      <w:r w:rsidR="002B17F2" w:rsidRPr="002B17F2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i potwierdzam/</w:t>
      </w:r>
      <w:r>
        <w:rPr>
          <w:rFonts w:ascii="Arial" w:hAnsi="Arial" w:cs="Arial"/>
          <w:sz w:val="22"/>
          <w:szCs w:val="22"/>
        </w:rPr>
        <w:t>-</w:t>
      </w:r>
      <w:r w:rsidR="001D63FC" w:rsidRPr="00542A96">
        <w:rPr>
          <w:rFonts w:ascii="Arial" w:hAnsi="Arial" w:cs="Arial"/>
          <w:sz w:val="22"/>
          <w:szCs w:val="22"/>
        </w:rPr>
        <w:t xml:space="preserve">y, że stosunek </w:t>
      </w:r>
      <w:r>
        <w:rPr>
          <w:rFonts w:ascii="Arial" w:hAnsi="Arial" w:cs="Arial"/>
          <w:sz w:val="22"/>
          <w:szCs w:val="22"/>
        </w:rPr>
        <w:t xml:space="preserve">prawny </w:t>
      </w:r>
      <w:r w:rsidR="001D63FC" w:rsidRPr="00542A96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15450D39" w14:textId="103BE714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3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5450D3B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15450D3C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EC239A7" w14:textId="65734685" w:rsidR="00B15596" w:rsidRDefault="006C2F1D" w:rsidP="00E30B46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>
        <w:rPr>
          <w:rFonts w:ascii="Arial" w:hAnsi="Arial" w:cs="Arial"/>
          <w:sz w:val="22"/>
          <w:szCs w:val="22"/>
        </w:rPr>
        <w:t>stanowiące</w:t>
      </w:r>
      <w:r w:rsidR="00BA5AC9" w:rsidRPr="00542A96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 xml:space="preserve">przedmiot </w:t>
      </w:r>
      <w:r w:rsidR="00DF5893">
        <w:rPr>
          <w:rFonts w:ascii="Arial" w:hAnsi="Arial" w:cs="Arial"/>
          <w:sz w:val="22"/>
          <w:szCs w:val="22"/>
        </w:rPr>
        <w:t>Z</w:t>
      </w:r>
      <w:r w:rsidRPr="00542A96">
        <w:rPr>
          <w:rFonts w:ascii="Arial" w:hAnsi="Arial" w:cs="Arial"/>
          <w:sz w:val="22"/>
          <w:szCs w:val="22"/>
        </w:rPr>
        <w:t>amówienia w następującym zakresie: ……………………………………..</w:t>
      </w:r>
      <w:r w:rsidR="00B15596" w:rsidRPr="0081464C">
        <w:rPr>
          <w:rStyle w:val="Odwoanieprzypisudolnego"/>
          <w:rFonts w:ascii="Arial" w:hAnsi="Arial" w:cs="Arial"/>
          <w:sz w:val="28"/>
          <w:szCs w:val="22"/>
        </w:rPr>
        <w:footnoteReference w:id="1"/>
      </w:r>
    </w:p>
    <w:p w14:paraId="15450D3E" w14:textId="272212D1" w:rsidR="002042CD" w:rsidRPr="00E30B46" w:rsidRDefault="002042CD" w:rsidP="0081464C">
      <w:pPr>
        <w:tabs>
          <w:tab w:val="left" w:pos="284"/>
        </w:tabs>
        <w:spacing w:after="120" w:line="360" w:lineRule="auto"/>
        <w:ind w:left="1004"/>
        <w:rPr>
          <w:rFonts w:ascii="Arial" w:hAnsi="Arial" w:cs="Arial"/>
          <w:sz w:val="22"/>
          <w:szCs w:val="22"/>
        </w:rPr>
      </w:pPr>
    </w:p>
    <w:p w14:paraId="15450D3F" w14:textId="58688F71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BA5AC9">
        <w:rPr>
          <w:rFonts w:ascii="Arial" w:hAnsi="Arial" w:cs="Arial"/>
          <w:b/>
          <w:sz w:val="22"/>
          <w:szCs w:val="22"/>
        </w:rPr>
        <w:t>-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40" w14:textId="03C71077" w:rsidR="008C5455" w:rsidRDefault="00E30B46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2042CD" w:rsidRPr="00542A96">
        <w:rPr>
          <w:rFonts w:ascii="Arial" w:hAnsi="Arial" w:cs="Arial"/>
          <w:sz w:val="22"/>
          <w:szCs w:val="22"/>
        </w:rPr>
        <w:t>este</w:t>
      </w:r>
      <w:r w:rsidR="00BA5AC9">
        <w:rPr>
          <w:rFonts w:ascii="Arial" w:hAnsi="Arial" w:cs="Arial"/>
          <w:sz w:val="22"/>
          <w:szCs w:val="22"/>
        </w:rPr>
        <w:t>m/-</w:t>
      </w:r>
      <w:proofErr w:type="spellStart"/>
      <w:r w:rsidR="002042CD" w:rsidRPr="00542A96">
        <w:rPr>
          <w:rFonts w:ascii="Arial" w:hAnsi="Arial" w:cs="Arial"/>
          <w:sz w:val="22"/>
          <w:szCs w:val="22"/>
        </w:rPr>
        <w:t>śmy</w:t>
      </w:r>
      <w:proofErr w:type="spellEnd"/>
      <w:r w:rsidR="002042CD" w:rsidRPr="00542A96">
        <w:rPr>
          <w:rFonts w:ascii="Arial" w:hAnsi="Arial" w:cs="Arial"/>
          <w:sz w:val="22"/>
          <w:szCs w:val="22"/>
        </w:rPr>
        <w:t xml:space="preserve">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="002042CD"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A1265D0" w14:textId="20AFD801" w:rsidR="00BF5BB7" w:rsidDel="009E159D" w:rsidRDefault="00BF5BB7" w:rsidP="00A372B8">
      <w:pPr>
        <w:tabs>
          <w:tab w:val="left" w:pos="0"/>
        </w:tabs>
        <w:spacing w:line="360" w:lineRule="auto"/>
        <w:rPr>
          <w:del w:id="0" w:author="Tkaczyk Anna" w:date="2022-11-02T12:10:00Z"/>
          <w:rFonts w:ascii="Arial" w:hAnsi="Arial" w:cs="Arial"/>
          <w:smallCaps/>
          <w:sz w:val="20"/>
          <w:szCs w:val="20"/>
        </w:rPr>
        <w:sectPr w:rsidR="00BF5BB7" w:rsidDel="009E159D" w:rsidSect="00BF5BB7"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pos w:val="beneathText"/>
            <w:numFmt w:val="chicago"/>
          </w:footnotePr>
          <w:type w:val="continuous"/>
          <w:pgSz w:w="11905" w:h="16837"/>
          <w:pgMar w:top="1417" w:right="1417" w:bottom="1417" w:left="1417" w:header="709" w:footer="567" w:gutter="0"/>
          <w:cols w:space="708"/>
          <w:docGrid w:linePitch="326"/>
        </w:sectPr>
      </w:pPr>
    </w:p>
    <w:p w14:paraId="15450D42" w14:textId="4282432A" w:rsidR="00A372B8" w:rsidRPr="00BF5BB7" w:rsidRDefault="00A372B8" w:rsidP="00BF5BB7">
      <w:pPr>
        <w:tabs>
          <w:tab w:val="left" w:pos="0"/>
        </w:tabs>
        <w:spacing w:line="360" w:lineRule="auto"/>
        <w:rPr>
          <w:rFonts w:ascii="Arial" w:hAnsi="Arial" w:cs="Arial"/>
          <w:b/>
          <w:smallCaps/>
          <w:sz w:val="20"/>
          <w:szCs w:val="20"/>
        </w:rPr>
      </w:pPr>
    </w:p>
    <w:p w14:paraId="15450D43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4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5" w14:textId="7CEF69B5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7B74A81" w14:textId="3588EF1A" w:rsidR="00F527B0" w:rsidRDefault="00F527B0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6149852C" w14:textId="72ACA715" w:rsidR="00F527B0" w:rsidRDefault="00F527B0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6492CB5C" w14:textId="77777777" w:rsidR="00F527B0" w:rsidRDefault="00F527B0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8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B" w14:textId="6F866E4D" w:rsidR="00542A96" w:rsidRPr="00F527B0" w:rsidRDefault="00A372B8" w:rsidP="00F527B0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1653D">
        <w:rPr>
          <w:rFonts w:ascii="Arial" w:hAnsi="Arial" w:cs="Arial"/>
          <w:b/>
          <w:i/>
          <w:smallCaps/>
          <w:sz w:val="20"/>
          <w:szCs w:val="20"/>
        </w:rPr>
        <w:t>Dokument należy uzupełnić elektronicznie i podpisać kwalifikowanym podpisem elektronicznym!</w:t>
      </w:r>
    </w:p>
    <w:sectPr w:rsidR="00542A96" w:rsidRPr="00F527B0" w:rsidSect="00BF5BB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pos w:val="beneathText"/>
        <w:numFmt w:val="chicago"/>
      </w:footnotePr>
      <w:type w:val="continuous"/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D2638" w14:textId="77777777" w:rsidR="00164979" w:rsidRDefault="00164979" w:rsidP="00DA091E">
      <w:r>
        <w:separator/>
      </w:r>
    </w:p>
  </w:endnote>
  <w:endnote w:type="continuationSeparator" w:id="0">
    <w:p w14:paraId="0D346425" w14:textId="77777777" w:rsidR="00164979" w:rsidRDefault="0016497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4" w14:textId="5EA59878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5450D55" w14:textId="0D72DDB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C676B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C676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5450D56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450D5F" wp14:editId="0FB2407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50D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5450D6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450D61" wp14:editId="4460EC5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1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50D63" wp14:editId="5557221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3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0D65" wp14:editId="0AC3A27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F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5" id="_x0000_s1029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6F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50D67" wp14:editId="0E3BE44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70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7" id="Pole tekstowe 6" o:spid="_x0000_s1030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70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9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5450D5A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5450D5B" w14:textId="77777777" w:rsidR="004719C9" w:rsidRDefault="004719C9" w:rsidP="004719C9">
    <w:pPr>
      <w:pStyle w:val="Stopka"/>
    </w:pPr>
  </w:p>
  <w:p w14:paraId="15450D5C" w14:textId="77777777" w:rsidR="004719C9" w:rsidRDefault="004719C9" w:rsidP="004719C9"/>
  <w:p w14:paraId="15450D5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5450D5E" w14:textId="17D8E889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5450D69" wp14:editId="15450D6A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41A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367A" w14:textId="77777777" w:rsidR="00F527B0" w:rsidRDefault="00F527B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25517" w14:textId="77777777" w:rsidR="00F527B0" w:rsidRDefault="00F527B0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CE973" w14:textId="77777777" w:rsidR="00F527B0" w:rsidRDefault="00F527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3DF79" w14:textId="77777777" w:rsidR="00164979" w:rsidRDefault="00164979" w:rsidP="00DA091E">
      <w:r>
        <w:separator/>
      </w:r>
    </w:p>
  </w:footnote>
  <w:footnote w:type="continuationSeparator" w:id="0">
    <w:p w14:paraId="59FD18EA" w14:textId="77777777" w:rsidR="00164979" w:rsidRDefault="00164979" w:rsidP="00DA091E">
      <w:r>
        <w:continuationSeparator/>
      </w:r>
    </w:p>
  </w:footnote>
  <w:footnote w:id="1">
    <w:p w14:paraId="0AC84B8F" w14:textId="450C09FA" w:rsidR="00B15596" w:rsidRDefault="00B15596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 przypadku, </w:t>
      </w:r>
      <w:r w:rsidR="0081464C"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2" w14:textId="210136D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CC676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CC676B" w:rsidRPr="00CC676B">
      <w:rPr>
        <w:rFonts w:ascii="Arial" w:hAnsi="Arial" w:cs="Arial"/>
        <w:b/>
        <w:i/>
        <w:color w:val="auto"/>
        <w:sz w:val="18"/>
        <w:szCs w:val="16"/>
      </w:rPr>
      <w:t>7</w:t>
    </w:r>
    <w:r w:rsidR="00671F1C" w:rsidRPr="00CC676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C676B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15450D53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8" w14:textId="77777777" w:rsidR="004719C9" w:rsidRPr="004719C9" w:rsidRDefault="004719C9" w:rsidP="004719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A7F80" w14:textId="77777777" w:rsidR="00F527B0" w:rsidRDefault="00F527B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5F61" w14:textId="77777777" w:rsidR="00F527B0" w:rsidRDefault="00F527B0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7D44B" w14:textId="77777777" w:rsidR="00F527B0" w:rsidRDefault="00F527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713197">
    <w:abstractNumId w:val="21"/>
  </w:num>
  <w:num w:numId="2" w16cid:durableId="161900575">
    <w:abstractNumId w:val="7"/>
  </w:num>
  <w:num w:numId="3" w16cid:durableId="877201043">
    <w:abstractNumId w:val="9"/>
  </w:num>
  <w:num w:numId="4" w16cid:durableId="1412040305">
    <w:abstractNumId w:val="16"/>
  </w:num>
  <w:num w:numId="5" w16cid:durableId="40860237">
    <w:abstractNumId w:val="18"/>
  </w:num>
  <w:num w:numId="6" w16cid:durableId="1584875341">
    <w:abstractNumId w:val="3"/>
  </w:num>
  <w:num w:numId="7" w16cid:durableId="1401094553">
    <w:abstractNumId w:val="14"/>
  </w:num>
  <w:num w:numId="8" w16cid:durableId="50886390">
    <w:abstractNumId w:val="4"/>
  </w:num>
  <w:num w:numId="9" w16cid:durableId="701125689">
    <w:abstractNumId w:val="2"/>
  </w:num>
  <w:num w:numId="10" w16cid:durableId="741215108">
    <w:abstractNumId w:val="0"/>
  </w:num>
  <w:num w:numId="11" w16cid:durableId="212811512">
    <w:abstractNumId w:val="15"/>
  </w:num>
  <w:num w:numId="12" w16cid:durableId="1137601437">
    <w:abstractNumId w:val="1"/>
  </w:num>
  <w:num w:numId="13" w16cid:durableId="1118454375">
    <w:abstractNumId w:val="23"/>
  </w:num>
  <w:num w:numId="14" w16cid:durableId="902642479">
    <w:abstractNumId w:val="22"/>
  </w:num>
  <w:num w:numId="15" w16cid:durableId="1448309023">
    <w:abstractNumId w:val="19"/>
  </w:num>
  <w:num w:numId="16" w16cid:durableId="886838563">
    <w:abstractNumId w:val="10"/>
  </w:num>
  <w:num w:numId="17" w16cid:durableId="1995841496">
    <w:abstractNumId w:val="11"/>
  </w:num>
  <w:num w:numId="18" w16cid:durableId="897088426">
    <w:abstractNumId w:val="13"/>
  </w:num>
  <w:num w:numId="19" w16cid:durableId="1513031382">
    <w:abstractNumId w:val="5"/>
  </w:num>
  <w:num w:numId="20" w16cid:durableId="768355660">
    <w:abstractNumId w:val="6"/>
  </w:num>
  <w:num w:numId="21" w16cid:durableId="991102172">
    <w:abstractNumId w:val="12"/>
  </w:num>
  <w:num w:numId="22" w16cid:durableId="402871328">
    <w:abstractNumId w:val="24"/>
  </w:num>
  <w:num w:numId="23" w16cid:durableId="1982227298">
    <w:abstractNumId w:val="8"/>
  </w:num>
  <w:num w:numId="24" w16cid:durableId="130246809">
    <w:abstractNumId w:val="17"/>
  </w:num>
  <w:num w:numId="25" w16cid:durableId="1784181380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kaczyk Anna">
    <w15:presenceInfo w15:providerId="AD" w15:userId="S-1-5-21-114579573-3725427031-314597805-2804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D4A"/>
    <w:rsid w:val="000578E9"/>
    <w:rsid w:val="00066AEA"/>
    <w:rsid w:val="00081068"/>
    <w:rsid w:val="000A3EBB"/>
    <w:rsid w:val="000A56B9"/>
    <w:rsid w:val="000B274C"/>
    <w:rsid w:val="000B6BCF"/>
    <w:rsid w:val="000D1B9D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64979"/>
    <w:rsid w:val="001725FD"/>
    <w:rsid w:val="001935B4"/>
    <w:rsid w:val="00193E48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17F2"/>
    <w:rsid w:val="002B525C"/>
    <w:rsid w:val="002C39E0"/>
    <w:rsid w:val="002D6AE6"/>
    <w:rsid w:val="00315874"/>
    <w:rsid w:val="003233E2"/>
    <w:rsid w:val="00332EDF"/>
    <w:rsid w:val="00345A6C"/>
    <w:rsid w:val="00350631"/>
    <w:rsid w:val="00377BF7"/>
    <w:rsid w:val="003832FD"/>
    <w:rsid w:val="00385579"/>
    <w:rsid w:val="003A12FB"/>
    <w:rsid w:val="003B0BE9"/>
    <w:rsid w:val="003B22C4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0FD2"/>
    <w:rsid w:val="005A3D3F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4E04"/>
    <w:rsid w:val="00636F07"/>
    <w:rsid w:val="00656735"/>
    <w:rsid w:val="00671F1C"/>
    <w:rsid w:val="00672C71"/>
    <w:rsid w:val="006801E6"/>
    <w:rsid w:val="00696228"/>
    <w:rsid w:val="006A7DE5"/>
    <w:rsid w:val="006B542D"/>
    <w:rsid w:val="006C2F1D"/>
    <w:rsid w:val="006D0C81"/>
    <w:rsid w:val="006D4765"/>
    <w:rsid w:val="006D5A4C"/>
    <w:rsid w:val="006E1125"/>
    <w:rsid w:val="006E13BE"/>
    <w:rsid w:val="006E2207"/>
    <w:rsid w:val="006F1FD4"/>
    <w:rsid w:val="006F495C"/>
    <w:rsid w:val="00707AA8"/>
    <w:rsid w:val="007141AE"/>
    <w:rsid w:val="007147AE"/>
    <w:rsid w:val="00722705"/>
    <w:rsid w:val="00731C7E"/>
    <w:rsid w:val="0073766D"/>
    <w:rsid w:val="007533E8"/>
    <w:rsid w:val="00753F24"/>
    <w:rsid w:val="007636B2"/>
    <w:rsid w:val="00786585"/>
    <w:rsid w:val="00793525"/>
    <w:rsid w:val="007947F3"/>
    <w:rsid w:val="00796BB3"/>
    <w:rsid w:val="007A08C0"/>
    <w:rsid w:val="007A3A31"/>
    <w:rsid w:val="007B0B65"/>
    <w:rsid w:val="007B16A3"/>
    <w:rsid w:val="007C4321"/>
    <w:rsid w:val="007F17B1"/>
    <w:rsid w:val="007F4087"/>
    <w:rsid w:val="00801E92"/>
    <w:rsid w:val="008146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159D"/>
    <w:rsid w:val="009E27C7"/>
    <w:rsid w:val="00A075AD"/>
    <w:rsid w:val="00A279B9"/>
    <w:rsid w:val="00A372B8"/>
    <w:rsid w:val="00A9354D"/>
    <w:rsid w:val="00AA3E64"/>
    <w:rsid w:val="00AB0261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7FA4"/>
    <w:rsid w:val="00B33DFF"/>
    <w:rsid w:val="00B35B55"/>
    <w:rsid w:val="00B44775"/>
    <w:rsid w:val="00B50A25"/>
    <w:rsid w:val="00B81642"/>
    <w:rsid w:val="00BA5AC9"/>
    <w:rsid w:val="00BB37B4"/>
    <w:rsid w:val="00BC7E25"/>
    <w:rsid w:val="00BD0B68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C676B"/>
    <w:rsid w:val="00CD732F"/>
    <w:rsid w:val="00CE1744"/>
    <w:rsid w:val="00CE7FC2"/>
    <w:rsid w:val="00CF2DE4"/>
    <w:rsid w:val="00CF4E3E"/>
    <w:rsid w:val="00CF5DA6"/>
    <w:rsid w:val="00D0366B"/>
    <w:rsid w:val="00D0415A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D5758"/>
    <w:rsid w:val="00DE5B0D"/>
    <w:rsid w:val="00DF5893"/>
    <w:rsid w:val="00E1442B"/>
    <w:rsid w:val="00E24202"/>
    <w:rsid w:val="00E26181"/>
    <w:rsid w:val="00E26F9E"/>
    <w:rsid w:val="00E30B46"/>
    <w:rsid w:val="00E31E7F"/>
    <w:rsid w:val="00E31ED1"/>
    <w:rsid w:val="00E6478D"/>
    <w:rsid w:val="00E673CB"/>
    <w:rsid w:val="00E76A99"/>
    <w:rsid w:val="00E8605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527B0"/>
    <w:rsid w:val="00F62CF8"/>
    <w:rsid w:val="00F81059"/>
    <w:rsid w:val="00F85A18"/>
    <w:rsid w:val="00F86986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7619AE-A3BF-451F-AF59-20980ED9DB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BACB09-8F4C-45A4-9F78-3733FBA84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Pytlewska Joanna</cp:lastModifiedBy>
  <cp:revision>2</cp:revision>
  <cp:lastPrinted>2022-11-08T12:50:00Z</cp:lastPrinted>
  <dcterms:created xsi:type="dcterms:W3CDTF">2026-01-21T08:51:00Z</dcterms:created>
  <dcterms:modified xsi:type="dcterms:W3CDTF">2026-01-21T08:51:00Z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